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A52102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CA1BD0">
        <w:rPr>
          <w:rStyle w:val="Strong"/>
          <w:b/>
          <w:bCs w:val="0"/>
          <w:sz w:val="24"/>
          <w:szCs w:val="24"/>
        </w:rPr>
        <w:t>44-G004-23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54BE0E2" w14:textId="77777777" w:rsidR="00CA1BD0" w:rsidRDefault="00CA1BD0" w:rsidP="00B52A14">
      <w:pPr>
        <w:spacing w:before="480"/>
        <w:jc w:val="center"/>
        <w:rPr>
          <w:rFonts w:ascii="Calibri" w:hAnsi="Calibri" w:cs="Calibri"/>
          <w:i/>
          <w:iCs/>
          <w:lang w:val="en-GB"/>
        </w:rPr>
      </w:pPr>
    </w:p>
    <w:p w14:paraId="7BE409D0" w14:textId="77777777" w:rsidR="00CA1BD0" w:rsidRDefault="00CA1BD0" w:rsidP="00B52A14">
      <w:pPr>
        <w:spacing w:before="480"/>
        <w:jc w:val="center"/>
        <w:rPr>
          <w:rFonts w:ascii="Calibri" w:hAnsi="Calibri" w:cs="Calibri"/>
          <w:i/>
          <w:iCs/>
          <w:lang w:val="en-GB"/>
        </w:rPr>
      </w:pPr>
    </w:p>
    <w:p w14:paraId="61F70D8D" w14:textId="77777777" w:rsidR="00CA1BD0" w:rsidRDefault="00CA1BD0" w:rsidP="00B52A14">
      <w:pPr>
        <w:spacing w:before="480"/>
        <w:jc w:val="center"/>
        <w:rPr>
          <w:rFonts w:ascii="Calibri" w:hAnsi="Calibri" w:cs="Calibri"/>
          <w:i/>
          <w:iCs/>
          <w:lang w:val="en-GB"/>
        </w:rPr>
      </w:pPr>
    </w:p>
    <w:p w14:paraId="0491D79C" w14:textId="77777777" w:rsidR="00CA1BD0" w:rsidRDefault="00CA1BD0" w:rsidP="00B52A14">
      <w:pPr>
        <w:spacing w:before="480"/>
        <w:jc w:val="center"/>
        <w:rPr>
          <w:rFonts w:ascii="Calibri" w:hAnsi="Calibri" w:cs="Calibri"/>
          <w:i/>
          <w:iCs/>
          <w:lang w:val="en-GB"/>
        </w:rPr>
      </w:pPr>
    </w:p>
    <w:p w14:paraId="7C09A5FE" w14:textId="77777777" w:rsidR="00CA1BD0" w:rsidRDefault="00CA1BD0" w:rsidP="00B52A14">
      <w:pPr>
        <w:spacing w:before="480"/>
        <w:jc w:val="center"/>
        <w:rPr>
          <w:rFonts w:ascii="Calibri" w:hAnsi="Calibri" w:cs="Calibri"/>
          <w:i/>
          <w:iCs/>
          <w:lang w:val="en-GB"/>
        </w:rPr>
      </w:pPr>
    </w:p>
    <w:p w14:paraId="31DDC1DC" w14:textId="6A09262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CA1BD0">
              <w:rPr>
                <w:rFonts w:asciiTheme="minorHAnsi" w:hAnsiTheme="minorHAnsi"/>
                <w:sz w:val="22"/>
                <w:szCs w:val="22"/>
                <w:lang w:eastAsia="en-US"/>
              </w:rPr>
              <w:t xml:space="preserve">Firm/consortium’s experience and reputation </w:t>
            </w:r>
            <w:r w:rsidR="00B52A14" w:rsidRPr="00CA1BD0">
              <w:rPr>
                <w:rFonts w:asciiTheme="minorHAnsi" w:hAnsiTheme="minorHAnsi"/>
                <w:sz w:val="22"/>
                <w:szCs w:val="22"/>
                <w:lang w:eastAsia="en-US"/>
              </w:rPr>
              <w:t>with</w:t>
            </w:r>
            <w:r w:rsidRPr="00CA1BD0">
              <w:rPr>
                <w:rFonts w:asciiTheme="minorHAnsi" w:hAnsiTheme="minorHAnsi"/>
                <w:sz w:val="22"/>
                <w:szCs w:val="22"/>
                <w:lang w:eastAsia="en-US"/>
              </w:rPr>
              <w:t xml:space="preserve"> similar </w:t>
            </w:r>
            <w:r w:rsidR="00AD3DBB" w:rsidRPr="00CA1BD0">
              <w:rPr>
                <w:rFonts w:asciiTheme="minorHAnsi" w:hAnsiTheme="minorHAnsi"/>
                <w:sz w:val="22"/>
                <w:szCs w:val="22"/>
                <w:lang w:eastAsia="en-US"/>
              </w:rPr>
              <w:t>supply of Goods</w:t>
            </w:r>
          </w:p>
        </w:tc>
        <w:tc>
          <w:tcPr>
            <w:tcW w:w="5367" w:type="dxa"/>
            <w:shd w:val="clear" w:color="auto" w:fill="auto"/>
          </w:tcPr>
          <w:p w14:paraId="75977DD5" w14:textId="77777777" w:rsidR="00CA1BD0"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At least 2 reference letters showing the reputation of a company with similar supply of Goods</w:t>
            </w:r>
          </w:p>
          <w:p w14:paraId="3ADDF29E" w14:textId="4FC35495" w:rsidR="006E17EC" w:rsidRPr="00CA1BD0"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Business licence</w:t>
            </w:r>
          </w:p>
        </w:tc>
        <w:tc>
          <w:tcPr>
            <w:tcW w:w="1360" w:type="dxa"/>
            <w:shd w:val="clear" w:color="auto" w:fill="auto"/>
            <w:vAlign w:val="center"/>
          </w:tcPr>
          <w:p w14:paraId="6FB170A3" w14:textId="1ED30D48" w:rsidR="006E17EC" w:rsidRPr="00CA1BD0" w:rsidRDefault="00CA1BD0" w:rsidP="006E17EC">
            <w:pPr>
              <w:pStyle w:val="TableContents"/>
              <w:jc w:val="center"/>
              <w:rPr>
                <w:rFonts w:asciiTheme="minorHAnsi" w:hAnsiTheme="minorHAnsi"/>
                <w:sz w:val="22"/>
                <w:szCs w:val="22"/>
                <w:lang w:eastAsia="en-US"/>
              </w:rPr>
            </w:pPr>
            <w:r w:rsidRPr="00CA1BD0">
              <w:rPr>
                <w:rFonts w:asciiTheme="minorHAnsi" w:hAnsiTheme="minorHAnsi"/>
                <w:sz w:val="22"/>
                <w:szCs w:val="22"/>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CA1BD0" w:rsidRDefault="00AD3DBB" w:rsidP="006E17EC">
            <w:pPr>
              <w:pStyle w:val="TableContents"/>
              <w:rPr>
                <w:rFonts w:asciiTheme="minorHAnsi" w:hAnsiTheme="minorHAnsi"/>
                <w:sz w:val="22"/>
                <w:szCs w:val="22"/>
                <w:lang w:eastAsia="en-US"/>
              </w:rPr>
            </w:pPr>
            <w:r w:rsidRPr="00CA1BD0">
              <w:rPr>
                <w:rFonts w:asciiTheme="minorHAnsi" w:hAnsiTheme="minorHAnsi"/>
                <w:sz w:val="22"/>
                <w:szCs w:val="22"/>
                <w:lang w:eastAsia="en-US"/>
              </w:rPr>
              <w:t>Delivery time</w:t>
            </w:r>
          </w:p>
        </w:tc>
        <w:tc>
          <w:tcPr>
            <w:tcW w:w="5367" w:type="dxa"/>
            <w:shd w:val="clear" w:color="auto" w:fill="auto"/>
          </w:tcPr>
          <w:p w14:paraId="06EC7C05" w14:textId="77777777" w:rsid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Must show a clear time delivery</w:t>
            </w:r>
          </w:p>
          <w:p w14:paraId="4BA71FA2" w14:textId="395E7D58" w:rsidR="006E17EC" w:rsidRP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Liaise with the stated delivery time (offered by the Procuring Entity – refer to the Specification template)</w:t>
            </w:r>
          </w:p>
        </w:tc>
        <w:tc>
          <w:tcPr>
            <w:tcW w:w="1360" w:type="dxa"/>
            <w:shd w:val="clear" w:color="auto" w:fill="auto"/>
            <w:vAlign w:val="center"/>
          </w:tcPr>
          <w:p w14:paraId="657554B4" w14:textId="589B50A7" w:rsidR="006E17EC" w:rsidRPr="00CA1BD0" w:rsidRDefault="00CA1BD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59453870" w14:textId="77777777" w:rsidTr="006E17EC">
        <w:trPr>
          <w:cantSplit/>
          <w:tblHeader/>
        </w:trPr>
        <w:tc>
          <w:tcPr>
            <w:tcW w:w="2430" w:type="dxa"/>
            <w:shd w:val="clear" w:color="auto" w:fill="auto"/>
            <w:vAlign w:val="center"/>
          </w:tcPr>
          <w:p w14:paraId="57F1472D" w14:textId="2B04F407" w:rsidR="006E17EC" w:rsidRPr="00CA1BD0" w:rsidRDefault="00CA1BD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S</w:t>
            </w:r>
            <w:r>
              <w:rPr>
                <w:rFonts w:asciiTheme="minorHAnsi" w:hAnsiTheme="minorHAnsi"/>
                <w:sz w:val="22"/>
                <w:szCs w:val="22"/>
              </w:rPr>
              <w:t>pecification</w:t>
            </w:r>
          </w:p>
        </w:tc>
        <w:tc>
          <w:tcPr>
            <w:tcW w:w="5367" w:type="dxa"/>
            <w:shd w:val="clear" w:color="auto" w:fill="auto"/>
          </w:tcPr>
          <w:p w14:paraId="375ED5B7" w14:textId="29C4602D" w:rsidR="006E17EC" w:rsidRPr="00CA1BD0" w:rsidRDefault="00CA1BD0" w:rsidP="001D3BEC">
            <w:pPr>
              <w:numPr>
                <w:ilvl w:val="0"/>
                <w:numId w:val="6"/>
              </w:numPr>
              <w:adjustRightInd w:val="0"/>
              <w:rPr>
                <w:rFonts w:asciiTheme="minorHAnsi" w:eastAsiaTheme="minorEastAsia" w:hAnsiTheme="minorHAnsi"/>
                <w:color w:val="000000"/>
                <w:sz w:val="22"/>
                <w:lang w:val="en-GB"/>
              </w:rPr>
            </w:pPr>
            <w:r w:rsidRPr="00CA1BD0">
              <w:rPr>
                <w:rFonts w:asciiTheme="minorHAnsi" w:hAnsiTheme="minorHAnsi"/>
                <w:sz w:val="22"/>
                <w:szCs w:val="22"/>
              </w:rPr>
              <w:t>Specification for materials must be similar with the specifications provided by the Procuring Entity (refer to the annex attached)</w:t>
            </w:r>
          </w:p>
        </w:tc>
        <w:tc>
          <w:tcPr>
            <w:tcW w:w="1360" w:type="dxa"/>
            <w:shd w:val="clear" w:color="auto" w:fill="auto"/>
            <w:vAlign w:val="center"/>
          </w:tcPr>
          <w:p w14:paraId="4C399CE7" w14:textId="762C3615" w:rsidR="006E17EC" w:rsidRPr="00CA1BD0" w:rsidRDefault="00CA1BD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CA1BD0">
        <w:rPr>
          <w:rFonts w:ascii="Calibri" w:hAnsi="Calibri" w:cs="Calibri"/>
          <w:lang w:val="en-GB" w:eastAsia="ko-KR"/>
        </w:rPr>
        <w:fldChar w:fldCharType="begin"/>
      </w:r>
      <w:r w:rsidR="001C491C" w:rsidRPr="00CA1BD0">
        <w:rPr>
          <w:rFonts w:ascii="Calibri" w:hAnsi="Calibri" w:cs="Calibri"/>
          <w:lang w:val="en-GB" w:eastAsia="ko-KR"/>
        </w:rPr>
        <w:instrText xml:space="preserve"> REF Technical \h  \* MERGEFORMAT </w:instrText>
      </w:r>
      <w:r w:rsidR="001C491C" w:rsidRPr="00CA1BD0">
        <w:rPr>
          <w:rFonts w:ascii="Calibri" w:hAnsi="Calibri" w:cs="Calibri"/>
          <w:lang w:val="en-GB" w:eastAsia="ko-KR"/>
        </w:rPr>
      </w:r>
      <w:r w:rsidR="001C491C" w:rsidRPr="00CA1BD0">
        <w:rPr>
          <w:rFonts w:ascii="Calibri" w:hAnsi="Calibri" w:cs="Calibri"/>
          <w:lang w:val="en-GB" w:eastAsia="ko-KR"/>
        </w:rPr>
        <w:fldChar w:fldCharType="separate"/>
      </w:r>
      <w:r w:rsidR="001C491C" w:rsidRPr="00CA1BD0">
        <w:rPr>
          <w:rFonts w:ascii="Calibri" w:hAnsi="Calibri" w:cs="Calibri"/>
          <w:lang w:val="en-GB"/>
        </w:rPr>
        <w:t>70 %</w:t>
      </w:r>
      <w:r w:rsidR="001C491C" w:rsidRPr="00CA1BD0">
        <w:rPr>
          <w:rFonts w:ascii="Calibri" w:hAnsi="Calibri" w:cs="Calibri"/>
          <w:lang w:val="en-GB" w:eastAsia="ko-KR"/>
        </w:rPr>
        <w:fldChar w:fldCharType="end"/>
      </w:r>
      <w:r w:rsidR="0090511A" w:rsidRPr="00CA1BD0">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CA1BD0">
        <w:rPr>
          <w:rFonts w:ascii="Calibri" w:hAnsi="Calibri"/>
          <w:lang w:val="en-GB"/>
        </w:rPr>
        <w:fldChar w:fldCharType="begin"/>
      </w:r>
      <w:r w:rsidR="001C491C" w:rsidRPr="00CA1BD0">
        <w:rPr>
          <w:rFonts w:ascii="Calibri" w:hAnsi="Calibri"/>
          <w:lang w:val="en-GB"/>
        </w:rPr>
        <w:instrText xml:space="preserve"> REF Financial \h  \* MERGEFORMAT </w:instrText>
      </w:r>
      <w:r w:rsidR="001C491C" w:rsidRPr="00CA1BD0">
        <w:rPr>
          <w:rFonts w:ascii="Calibri" w:hAnsi="Calibri"/>
          <w:lang w:val="en-GB"/>
        </w:rPr>
      </w:r>
      <w:r w:rsidR="001C491C" w:rsidRPr="00CA1BD0">
        <w:rPr>
          <w:rFonts w:ascii="Calibri" w:hAnsi="Calibri"/>
          <w:lang w:val="en-GB"/>
        </w:rPr>
        <w:fldChar w:fldCharType="separate"/>
      </w:r>
      <w:r w:rsidR="001C491C" w:rsidRPr="00CA1BD0">
        <w:rPr>
          <w:rFonts w:ascii="Calibri" w:hAnsi="Calibri" w:cs="Calibri"/>
          <w:lang w:val="en-GB"/>
        </w:rPr>
        <w:t>30 points</w:t>
      </w:r>
      <w:r w:rsidR="001C491C" w:rsidRPr="00CA1BD0">
        <w:rPr>
          <w:rFonts w:ascii="Calibri" w:hAnsi="Calibri"/>
          <w:lang w:val="en-GB"/>
        </w:rPr>
        <w:fldChar w:fldCharType="end"/>
      </w:r>
      <w:r w:rsidRPr="00CA1BD0">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32947" w14:textId="77777777" w:rsidR="00FA2724" w:rsidRDefault="00FA2724">
      <w:r>
        <w:separator/>
      </w:r>
    </w:p>
  </w:endnote>
  <w:endnote w:type="continuationSeparator" w:id="0">
    <w:p w14:paraId="5715B277" w14:textId="77777777" w:rsidR="00FA2724" w:rsidRDefault="00FA2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ECB8786" w:rsidR="00D15CF2" w:rsidRDefault="004878F3" w:rsidP="004878F3">
    <w:pPr>
      <w:pStyle w:val="Footer"/>
    </w:pPr>
    <w:r>
      <w:fldChar w:fldCharType="begin"/>
    </w:r>
    <w:r>
      <w:instrText xml:space="preserve"> DATE \@ "yyyy-MM-dd" </w:instrText>
    </w:r>
    <w:r>
      <w:fldChar w:fldCharType="separate"/>
    </w:r>
    <w:r w:rsidR="00027B09">
      <w:rPr>
        <w:noProof/>
      </w:rPr>
      <w:t>2023-09-26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D437F" w14:textId="77777777" w:rsidR="00FA2724" w:rsidRDefault="00FA2724">
      <w:r>
        <w:separator/>
      </w:r>
    </w:p>
  </w:footnote>
  <w:footnote w:type="continuationSeparator" w:id="0">
    <w:p w14:paraId="2DC60A31" w14:textId="77777777" w:rsidR="00FA2724" w:rsidRDefault="00FA2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FC080" w14:textId="2A470032" w:rsidR="00CA1BD0"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CA1BD0">
      <w:rPr>
        <w:rStyle w:val="Strong"/>
      </w:rPr>
      <w:t>44-G004-23</w:t>
    </w:r>
    <w:r>
      <w:rPr>
        <w:rFonts w:asciiTheme="minorHAnsi" w:hAnsiTheme="minorHAnsi" w:cs="Calibri"/>
        <w:sz w:val="20"/>
      </w:rPr>
      <w:fldChar w:fldCharType="end"/>
    </w:r>
  </w:p>
  <w:p w14:paraId="38F766D6" w14:textId="782186DD" w:rsidR="00772387" w:rsidRPr="000F282C" w:rsidRDefault="00CA1BD0" w:rsidP="00772387">
    <w:pPr>
      <w:pStyle w:val="Header"/>
      <w:tabs>
        <w:tab w:val="clear" w:pos="4320"/>
        <w:tab w:val="clear" w:pos="8640"/>
        <w:tab w:val="center" w:pos="4820"/>
        <w:tab w:val="right" w:pos="9603"/>
      </w:tabs>
      <w:rPr>
        <w:rFonts w:asciiTheme="minorHAnsi" w:hAnsiTheme="minorHAnsi" w:cs="Calibri"/>
        <w:sz w:val="20"/>
      </w:rPr>
    </w:pPr>
    <w:r w:rsidRPr="000F282C">
      <w:rPr>
        <w:rFonts w:asciiTheme="minorHAnsi" w:hAnsiTheme="minorHAnsi" w:cs="Calibri"/>
        <w:sz w:val="20"/>
      </w:rPr>
      <w:t xml:space="preserve"> </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79326504">
    <w:abstractNumId w:val="2"/>
  </w:num>
  <w:num w:numId="2" w16cid:durableId="209729396">
    <w:abstractNumId w:val="7"/>
  </w:num>
  <w:num w:numId="3" w16cid:durableId="10693417">
    <w:abstractNumId w:val="6"/>
  </w:num>
  <w:num w:numId="4" w16cid:durableId="552469780">
    <w:abstractNumId w:val="5"/>
  </w:num>
  <w:num w:numId="5" w16cid:durableId="1078012983">
    <w:abstractNumId w:val="0"/>
  </w:num>
  <w:num w:numId="6" w16cid:durableId="1059742182">
    <w:abstractNumId w:val="4"/>
  </w:num>
  <w:num w:numId="7" w16cid:durableId="72093128">
    <w:abstractNumId w:val="1"/>
  </w:num>
  <w:num w:numId="8" w16cid:durableId="209481050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27B09"/>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0FE0"/>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09EC"/>
    <w:rsid w:val="00C911BE"/>
    <w:rsid w:val="00C9215E"/>
    <w:rsid w:val="00C92424"/>
    <w:rsid w:val="00C92A68"/>
    <w:rsid w:val="00C93AD5"/>
    <w:rsid w:val="00C953DE"/>
    <w:rsid w:val="00C96FA9"/>
    <w:rsid w:val="00CA031F"/>
    <w:rsid w:val="00CA14C7"/>
    <w:rsid w:val="00CA1BD0"/>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724"/>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14</TotalTime>
  <Pages>4</Pages>
  <Words>713</Words>
  <Characters>4066</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2016-10-18T02:57:00Z</cp:lastPrinted>
  <dcterms:created xsi:type="dcterms:W3CDTF">2020-08-26T13:41:00Z</dcterms:created>
  <dcterms:modified xsi:type="dcterms:W3CDTF">2023-09-26T02:01:00Z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